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D7E" w:rsidRPr="00063C4B" w:rsidRDefault="000E5FB4" w:rsidP="000E5FB4">
      <w:pPr>
        <w:spacing w:after="30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</w:pPr>
      <w:r w:rsidRPr="00063C4B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>«Теневая»</w:t>
      </w:r>
      <w:r w:rsidR="00860D7E" w:rsidRPr="00063C4B">
        <w:rPr>
          <w:rFonts w:ascii="Times New Roman" w:eastAsia="Times New Roman" w:hAnsi="Times New Roman" w:cs="Times New Roman"/>
          <w:b/>
          <w:kern w:val="36"/>
          <w:sz w:val="40"/>
          <w:szCs w:val="40"/>
          <w:lang w:eastAsia="ru-RU"/>
        </w:rPr>
        <w:t xml:space="preserve"> заработная плата и её последствия</w:t>
      </w:r>
    </w:p>
    <w:p w:rsidR="00860D7E" w:rsidRPr="00063C4B" w:rsidRDefault="00860D7E" w:rsidP="002C005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заработной платы, способствует росту профессиональной активности работников, повышает общий уровень их жизни. При этом бюджет получает больше налоговых поступлений от заработной платы, поднимается уровень уплаты страховых взносов и отчислений в различные фонды, что расширяет возможности социальной защищенности работающего населения.</w:t>
      </w:r>
    </w:p>
    <w:p w:rsidR="00860D7E" w:rsidRPr="00063C4B" w:rsidRDefault="00860D7E" w:rsidP="002C005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Повышению </w:t>
      </w:r>
      <w:r w:rsidR="00E30F3B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легального 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вознаграждения за труд препятствует широко распростран</w:t>
      </w:r>
      <w:r w:rsidR="0033707A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енная в нашем</w:t>
      </w:r>
      <w:r w:rsidR="005D5F61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районе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практика «</w:t>
      </w:r>
      <w:r w:rsidR="009A22DB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еневой» заработной платы.</w:t>
      </w:r>
    </w:p>
    <w:p w:rsidR="00860D7E" w:rsidRPr="00063C4B" w:rsidRDefault="00860D7E" w:rsidP="002C005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Легализация работодателями заработной платы остается одной из самых острых на сегодняшний день проблем. Немало руководителей предприятий и индивидуальных предпринимателей предпочитают выплачивать заработную плату</w:t>
      </w:r>
      <w:r w:rsidR="009A22DB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своим работникам в конвертах. П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олучая такие доходы, граждане не задумываются о том, что когда-нибудь наступит время получения пенсии, которая будет являться основным, а может быть и единственным источником их существования. Трудность выявления этих нарушений заключается в том, что они совершаются с молчаливого согласия работников, которые практически становятся соучастниками налогового правонарушения.</w:t>
      </w:r>
    </w:p>
    <w:p w:rsidR="00860D7E" w:rsidRPr="00063C4B" w:rsidRDefault="009A22DB" w:rsidP="002C00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Последствия, к которым могут привести выплата «серой», «теневой» заработной платы:</w:t>
      </w:r>
    </w:p>
    <w:p w:rsidR="00860D7E" w:rsidRPr="00063C4B" w:rsidRDefault="00860D7E" w:rsidP="002C00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-потеря трудового стажа при начислении пенсии за весь пе</w:t>
      </w:r>
      <w:r w:rsidR="00A545A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риод времени, в котором работал работник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заключения трудового договора</w:t>
      </w:r>
      <w:r w:rsidR="00A545A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работодателем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при наличии трудового договора получают её </w:t>
      </w:r>
      <w:r w:rsidR="00A545A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(пенсию)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рассчитанную исходя </w:t>
      </w:r>
      <w:r w:rsidRPr="00063C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только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</w:t>
      </w:r>
      <w:r w:rsidR="003D2F17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 полученной зарплаты</w:t>
      </w:r>
      <w:r w:rsidR="00F82A08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лишение </w:t>
      </w:r>
      <w:r w:rsidR="003D2F17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(либо занижение) 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социальных гарантий (права на оплату больничного листа, на пособие по беременности и родам, </w:t>
      </w:r>
      <w:r w:rsidR="006B1001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получение отпускных, компенсации за неиспользованные дни отпуска, 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охрану труда, в том числе возмещения ущерба в случае трудового увечья, всех доплат, предусмотренных тр</w:t>
      </w:r>
      <w:r w:rsidR="0033707A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удовым законодательством и пр.)</w:t>
      </w:r>
      <w:r w:rsidR="00F82A08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707A" w:rsidRPr="00063C4B" w:rsidRDefault="0033707A" w:rsidP="002C00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невозможность в получении предусмотренных законодательством социальных, стандартных и имущественных вычетов, в связи с</w:t>
      </w:r>
      <w:r w:rsidR="00F82A08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отсутствием удержанного налога на доходы физических лиц;</w:t>
      </w:r>
    </w:p>
    <w:p w:rsidR="00F82A08" w:rsidRPr="00063C4B" w:rsidRDefault="002C0055" w:rsidP="002C00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лишение работников </w:t>
      </w:r>
      <w:r w:rsidR="006B1001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доступа к ипотеке и к </w:t>
      </w:r>
      <w:r w:rsidR="00211B5C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 потребительским кредитам.</w:t>
      </w:r>
    </w:p>
    <w:p w:rsidR="00B85FBF" w:rsidRPr="00063C4B" w:rsidRDefault="00B85FBF" w:rsidP="002C00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FBF" w:rsidRPr="00063C4B" w:rsidRDefault="00B85FBF" w:rsidP="00B85FBF">
      <w:pPr>
        <w:shd w:val="clear" w:color="auto" w:fill="FFFFFF"/>
        <w:tabs>
          <w:tab w:val="left" w:pos="2595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063C4B">
        <w:rPr>
          <w:noProof/>
          <w:lang w:eastAsia="ru-RU"/>
        </w:rPr>
        <w:drawing>
          <wp:inline distT="0" distB="0" distL="0" distR="0">
            <wp:extent cx="5728138" cy="3962400"/>
            <wp:effectExtent l="0" t="0" r="6350" b="0"/>
            <wp:docPr id="2" name="Рисунок 2" descr="https://cloud.prezentacii.org/18/11/102321/images/screen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loud.prezentacii.org/18/11/102321/images/screen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078" cy="3960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FBF" w:rsidRPr="00063C4B" w:rsidRDefault="00B85FBF" w:rsidP="002C00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0D7E" w:rsidRPr="00063C4B" w:rsidRDefault="00860D7E" w:rsidP="002C005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выплат</w:t>
      </w:r>
      <w:r w:rsidR="00AD1E17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«теневой» заработной платы наносит значительный ущерб не только </w:t>
      </w:r>
      <w:r w:rsidR="003131F4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Нолинского района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и </w:t>
      </w:r>
      <w:r w:rsidR="003131F4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жителям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,  работа по предотвращению и пресечению этих нарушений является в настоящее время одной из приоритетных задач налоговых, правоохранительных и других исполнительных государственных органов</w:t>
      </w:r>
      <w:r w:rsidR="00AD1E17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муниципальных образований.</w:t>
      </w:r>
    </w:p>
    <w:p w:rsidR="00EA20B1" w:rsidRPr="00063C4B" w:rsidRDefault="00860D7E" w:rsidP="002C005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мер </w:t>
      </w:r>
      <w:r w:rsidR="00B11F3C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борьбе с выплатами «теневой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11F3C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заработной платы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организованы телефоны</w:t>
      </w:r>
      <w:r w:rsidR="00BC11EC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которым граждане могут сообщать о нарушениях, связанных с выплатой заработной платы. По каждому сообщению проводятся тщательные расследования с принятием необходимых мер. </w:t>
      </w:r>
    </w:p>
    <w:p w:rsidR="00860D7E" w:rsidRPr="00063C4B" w:rsidRDefault="0060171F" w:rsidP="002C005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сообщения принимаются вм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ежрайонной ИФНС России № 1</w:t>
      </w:r>
      <w:r w:rsidR="00EA20B1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EA20B1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области по телефону </w:t>
      </w:r>
      <w:r w:rsidR="005D5F61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доверия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A20B1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83368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63123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2-12-39,</w:t>
      </w:r>
    </w:p>
    <w:p w:rsidR="00853E8E" w:rsidRPr="00063C4B" w:rsidRDefault="00CC59B9" w:rsidP="002C005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53E8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Нолинского района – (83368) 2-12-52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C59B9" w:rsidRPr="00063C4B" w:rsidRDefault="00CC59B9" w:rsidP="002C005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Прокуратуре Нолинского района – (83368) 2-23-98, 2-23-11.</w:t>
      </w:r>
    </w:p>
    <w:p w:rsidR="00860D7E" w:rsidRPr="00063C4B" w:rsidRDefault="00860D7E" w:rsidP="002C005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3F1" w:rsidRPr="00063C4B" w:rsidRDefault="00A903F1" w:rsidP="002C0055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063C4B">
        <w:rPr>
          <w:rFonts w:ascii="Times New Roman" w:eastAsia="Calibri" w:hAnsi="Times New Roman" w:cs="Times New Roman"/>
          <w:sz w:val="28"/>
        </w:rPr>
        <w:t xml:space="preserve">  Осуществляются мероприятия по легализации скрытой заработной платы работающих граждан </w:t>
      </w:r>
      <w:r w:rsidR="00C65091" w:rsidRPr="00063C4B">
        <w:rPr>
          <w:rFonts w:ascii="Times New Roman" w:eastAsia="Calibri" w:hAnsi="Times New Roman" w:cs="Times New Roman"/>
          <w:sz w:val="28"/>
        </w:rPr>
        <w:t xml:space="preserve">также и </w:t>
      </w:r>
      <w:r w:rsidRPr="00063C4B">
        <w:rPr>
          <w:rFonts w:ascii="Times New Roman" w:eastAsia="Calibri" w:hAnsi="Times New Roman" w:cs="Times New Roman"/>
          <w:sz w:val="28"/>
        </w:rPr>
        <w:t xml:space="preserve">в рамках деятельности комиссий, состоящих из работников Межрайонной ИФНС России №10 по Кировской области, прокуратуры Нолинского района, администрации района, </w:t>
      </w:r>
      <w:r w:rsidRPr="00063C4B">
        <w:rPr>
          <w:rFonts w:ascii="Times New Roman" w:eastAsia="Calibri" w:hAnsi="Times New Roman" w:cs="Times New Roman"/>
          <w:sz w:val="28"/>
        </w:rPr>
        <w:lastRenderedPageBreak/>
        <w:t>выполняющих еще одну важную функцию — проведение встреч с работодателями, направленных на повышение уровня социальной защищенности трудоустроенных граждан.</w:t>
      </w:r>
    </w:p>
    <w:p w:rsidR="00860D7E" w:rsidRDefault="00063C4B" w:rsidP="00A61C0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927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14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4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D67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состоял</w:t>
      </w:r>
      <w:r w:rsidR="006C291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</w:t>
      </w:r>
      <w:r w:rsidR="008927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14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67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</w:t>
      </w:r>
      <w:r w:rsidR="006C291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 w:rsidR="006C29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которые были приглашены </w:t>
      </w:r>
      <w:r w:rsidR="008927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14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67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работодателей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7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заседаний </w:t>
      </w:r>
      <w:r w:rsidR="0013146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60D7E" w:rsidRPr="00063C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налогоплательщиков, являющихся налоговыми агентами, увеличили заработную плату работникам. </w:t>
      </w:r>
    </w:p>
    <w:p w:rsidR="009C2532" w:rsidRPr="00063C4B" w:rsidRDefault="009C2532" w:rsidP="00A61C0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по результатам работы межведомственной комиссии по оказанию государственной социальной помощи на основании социального контракта зарегистрировался в качестве индивидуального предпринимателя 1 человек, 2</w:t>
      </w:r>
      <w:r w:rsidR="0013146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оформили самозанятость.</w:t>
      </w:r>
    </w:p>
    <w:p w:rsidR="00A4474D" w:rsidRPr="00063C4B" w:rsidRDefault="00A4474D" w:rsidP="00A61C05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5FB4" w:rsidRPr="000E5FB4" w:rsidRDefault="000E5FB4" w:rsidP="002C0055"/>
    <w:p w:rsidR="000E5FB4" w:rsidRPr="000E5FB4" w:rsidRDefault="000E5FB4" w:rsidP="000E5FB4"/>
    <w:p w:rsidR="000E5FB4" w:rsidRPr="000E5FB4" w:rsidRDefault="000E5FB4" w:rsidP="000E5FB4"/>
    <w:p w:rsidR="000E5FB4" w:rsidRDefault="000E5FB4" w:rsidP="000E5FB4"/>
    <w:p w:rsidR="00651985" w:rsidRDefault="000E5FB4" w:rsidP="000E5FB4">
      <w:pPr>
        <w:tabs>
          <w:tab w:val="left" w:pos="4008"/>
        </w:tabs>
      </w:pPr>
      <w:r>
        <w:tab/>
      </w:r>
    </w:p>
    <w:p w:rsidR="000E5FB4" w:rsidRDefault="000E5FB4" w:rsidP="000E5FB4">
      <w:pPr>
        <w:tabs>
          <w:tab w:val="left" w:pos="4008"/>
        </w:tabs>
      </w:pPr>
    </w:p>
    <w:p w:rsidR="000E5FB4" w:rsidRDefault="000E5FB4" w:rsidP="000E5FB4">
      <w:pPr>
        <w:tabs>
          <w:tab w:val="left" w:pos="4008"/>
        </w:tabs>
      </w:pPr>
    </w:p>
    <w:p w:rsidR="000E5FB4" w:rsidRPr="000E5FB4" w:rsidRDefault="000E5FB4" w:rsidP="000E5FB4">
      <w:pPr>
        <w:tabs>
          <w:tab w:val="left" w:pos="4008"/>
        </w:tabs>
      </w:pPr>
    </w:p>
    <w:sectPr w:rsidR="000E5FB4" w:rsidRPr="000E5FB4" w:rsidSect="00E05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711" w:rsidRDefault="00532711" w:rsidP="00A903F1">
      <w:pPr>
        <w:spacing w:after="0" w:line="240" w:lineRule="auto"/>
      </w:pPr>
      <w:r>
        <w:separator/>
      </w:r>
    </w:p>
  </w:endnote>
  <w:endnote w:type="continuationSeparator" w:id="1">
    <w:p w:rsidR="00532711" w:rsidRDefault="00532711" w:rsidP="00A9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711" w:rsidRDefault="00532711" w:rsidP="00A903F1">
      <w:pPr>
        <w:spacing w:after="0" w:line="240" w:lineRule="auto"/>
      </w:pPr>
      <w:r>
        <w:separator/>
      </w:r>
    </w:p>
  </w:footnote>
  <w:footnote w:type="continuationSeparator" w:id="1">
    <w:p w:rsidR="00532711" w:rsidRDefault="00532711" w:rsidP="00A90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0D7E"/>
    <w:rsid w:val="00063C4B"/>
    <w:rsid w:val="00076C05"/>
    <w:rsid w:val="000E5FB4"/>
    <w:rsid w:val="001079FC"/>
    <w:rsid w:val="00131463"/>
    <w:rsid w:val="001A6199"/>
    <w:rsid w:val="001E2E79"/>
    <w:rsid w:val="00211B5C"/>
    <w:rsid w:val="002227E8"/>
    <w:rsid w:val="00290155"/>
    <w:rsid w:val="002C0055"/>
    <w:rsid w:val="003131F4"/>
    <w:rsid w:val="00324F05"/>
    <w:rsid w:val="0033707A"/>
    <w:rsid w:val="00383F41"/>
    <w:rsid w:val="003D0893"/>
    <w:rsid w:val="003D2F17"/>
    <w:rsid w:val="00404874"/>
    <w:rsid w:val="004D371B"/>
    <w:rsid w:val="00532711"/>
    <w:rsid w:val="005D5F61"/>
    <w:rsid w:val="0060171F"/>
    <w:rsid w:val="00651985"/>
    <w:rsid w:val="006725CB"/>
    <w:rsid w:val="006817CF"/>
    <w:rsid w:val="006B1001"/>
    <w:rsid w:val="006C2916"/>
    <w:rsid w:val="006F2BD9"/>
    <w:rsid w:val="00750192"/>
    <w:rsid w:val="007F5E0C"/>
    <w:rsid w:val="00853E8E"/>
    <w:rsid w:val="00860D7E"/>
    <w:rsid w:val="00873809"/>
    <w:rsid w:val="00892746"/>
    <w:rsid w:val="008950FE"/>
    <w:rsid w:val="008D2182"/>
    <w:rsid w:val="008D2642"/>
    <w:rsid w:val="008F38F1"/>
    <w:rsid w:val="00923FAF"/>
    <w:rsid w:val="00972665"/>
    <w:rsid w:val="009A22DB"/>
    <w:rsid w:val="009C2532"/>
    <w:rsid w:val="009D3373"/>
    <w:rsid w:val="00A4474D"/>
    <w:rsid w:val="00A545AE"/>
    <w:rsid w:val="00A61C05"/>
    <w:rsid w:val="00A625C9"/>
    <w:rsid w:val="00A903F1"/>
    <w:rsid w:val="00AD0BEA"/>
    <w:rsid w:val="00AD1E17"/>
    <w:rsid w:val="00B11F3C"/>
    <w:rsid w:val="00B24F9E"/>
    <w:rsid w:val="00B85FBF"/>
    <w:rsid w:val="00BA1057"/>
    <w:rsid w:val="00BC11EC"/>
    <w:rsid w:val="00C42E3E"/>
    <w:rsid w:val="00C63123"/>
    <w:rsid w:val="00C65091"/>
    <w:rsid w:val="00C75C58"/>
    <w:rsid w:val="00C809F1"/>
    <w:rsid w:val="00CC59B9"/>
    <w:rsid w:val="00D67DB9"/>
    <w:rsid w:val="00DE19DE"/>
    <w:rsid w:val="00E05106"/>
    <w:rsid w:val="00E30F3B"/>
    <w:rsid w:val="00E80733"/>
    <w:rsid w:val="00EA20B1"/>
    <w:rsid w:val="00EB3B54"/>
    <w:rsid w:val="00EF3E61"/>
    <w:rsid w:val="00F82A08"/>
    <w:rsid w:val="00F90C4E"/>
    <w:rsid w:val="00FB3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F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03F1"/>
  </w:style>
  <w:style w:type="paragraph" w:styleId="a7">
    <w:name w:val="footer"/>
    <w:basedOn w:val="a"/>
    <w:link w:val="a8"/>
    <w:uiPriority w:val="99"/>
    <w:unhideWhenUsed/>
    <w:rsid w:val="00A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03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F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03F1"/>
  </w:style>
  <w:style w:type="paragraph" w:styleId="a7">
    <w:name w:val="footer"/>
    <w:basedOn w:val="a"/>
    <w:link w:val="a8"/>
    <w:uiPriority w:val="99"/>
    <w:unhideWhenUsed/>
    <w:rsid w:val="00A90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90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6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1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874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97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5442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03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6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50106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29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07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333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6554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82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69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47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02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84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517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19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110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6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404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452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624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Ostanina</cp:lastModifiedBy>
  <cp:revision>59</cp:revision>
  <dcterms:created xsi:type="dcterms:W3CDTF">2021-06-03T08:54:00Z</dcterms:created>
  <dcterms:modified xsi:type="dcterms:W3CDTF">2023-01-26T13:35:00Z</dcterms:modified>
</cp:coreProperties>
</file>